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A7965C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</w:t>
    </w:r>
    <w:del w:id="1" w:author="Beranová Ivana Bc." w:date="2022-07-14T08:05:00Z">
      <w:r w:rsidDel="00850A33">
        <w:rPr>
          <w:rFonts w:ascii="Arial" w:hAnsi="Arial" w:cs="Arial"/>
        </w:rPr>
        <w:delText xml:space="preserve">  </w:delText>
      </w:r>
    </w:del>
    <w:r>
      <w:rPr>
        <w:rFonts w:ascii="Arial" w:hAnsi="Arial" w:cs="Arial"/>
      </w:rPr>
      <w:t xml:space="preserve">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ins w:id="2" w:author="Beranová Ivana Bc." w:date="2022-07-14T08:05:00Z">
      <w:r w:rsidR="00850A33">
        <w:t>14</w:t>
      </w:r>
    </w:ins>
    <w:del w:id="3" w:author="Beranová Ivana Bc." w:date="2022-07-14T08:05:00Z">
      <w:r w:rsidR="003243D2" w:rsidDel="00850A33">
        <w:delText xml:space="preserve"> </w:delText>
      </w:r>
    </w:del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eranová Ivana Bc.">
    <w15:presenceInfo w15:providerId="AD" w15:userId="S::i.beranova@spucr.cz::eee7a5f5-100a-4866-8e14-282577fa59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0A33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Beranová Ivana Bc.</cp:lastModifiedBy>
  <cp:revision>6</cp:revision>
  <dcterms:created xsi:type="dcterms:W3CDTF">2022-02-20T09:17:00Z</dcterms:created>
  <dcterms:modified xsi:type="dcterms:W3CDTF">2022-07-14T06:05:00Z</dcterms:modified>
</cp:coreProperties>
</file>